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9286"/>
      </w:tblGrid>
      <w:tr w:rsidR="001B6AAD" w:rsidRPr="006A65CC" w:rsidTr="00B22BDE">
        <w:trPr>
          <w:trHeight w:val="2259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FD7515" w:rsidRPr="00EF4D0A" w:rsidRDefault="00FD7515" w:rsidP="00FD7515">
            <w:pPr>
              <w:jc w:val="center"/>
              <w:rPr>
                <w:b/>
                <w:sz w:val="32"/>
                <w:szCs w:val="32"/>
              </w:rPr>
            </w:pPr>
            <w:r w:rsidRPr="00EF4D0A">
              <w:rPr>
                <w:b/>
                <w:sz w:val="32"/>
                <w:szCs w:val="32"/>
              </w:rPr>
              <w:t>ПРАВИТЕЛЬСТВО ЯРОСЛАВСКОЙ ОБЛАСТИ</w:t>
            </w:r>
          </w:p>
          <w:p w:rsidR="00FD7515" w:rsidRPr="00EF4D0A" w:rsidRDefault="00FD7515" w:rsidP="00FD7515">
            <w:pPr>
              <w:jc w:val="center"/>
              <w:rPr>
                <w:b/>
                <w:sz w:val="32"/>
                <w:szCs w:val="32"/>
              </w:rPr>
            </w:pPr>
          </w:p>
          <w:p w:rsidR="00FD7515" w:rsidRPr="00EF4D0A" w:rsidRDefault="00FD7515" w:rsidP="00FD7515">
            <w:pPr>
              <w:jc w:val="center"/>
              <w:rPr>
                <w:sz w:val="32"/>
                <w:szCs w:val="32"/>
              </w:rPr>
            </w:pPr>
            <w:r w:rsidRPr="00EF4D0A">
              <w:rPr>
                <w:b/>
                <w:sz w:val="32"/>
                <w:szCs w:val="32"/>
              </w:rPr>
              <w:t>ПОСТАНОВЛЕНИЕ</w:t>
            </w:r>
          </w:p>
          <w:p w:rsidR="00FD7515" w:rsidRPr="00EF4D0A" w:rsidRDefault="00FD7515" w:rsidP="00FD7515">
            <w:pPr>
              <w:jc w:val="both"/>
              <w:rPr>
                <w:rFonts w:cs="Times New Roman"/>
                <w:szCs w:val="28"/>
              </w:rPr>
            </w:pPr>
          </w:p>
          <w:p w:rsidR="00FD7515" w:rsidRPr="00EF4D0A" w:rsidRDefault="00FD7515" w:rsidP="00FD7515">
            <w:pPr>
              <w:jc w:val="both"/>
              <w:rPr>
                <w:rFonts w:cs="Times New Roman"/>
                <w:szCs w:val="28"/>
              </w:rPr>
            </w:pPr>
          </w:p>
          <w:p w:rsidR="00FD7515" w:rsidRPr="00EF4D0A" w:rsidRDefault="00FD7515" w:rsidP="00FD7515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EF4D0A">
              <w:rPr>
                <w:rFonts w:cs="Times New Roman"/>
                <w:szCs w:val="28"/>
              </w:rPr>
              <w:t xml:space="preserve">от </w:t>
            </w:r>
            <w:r>
              <w:rPr>
                <w:rFonts w:cs="Times New Roman"/>
                <w:szCs w:val="28"/>
              </w:rPr>
              <w:t>05.03.2020</w:t>
            </w:r>
            <w:r w:rsidRPr="00EF4D0A">
              <w:rPr>
                <w:rFonts w:cs="Times New Roman"/>
                <w:szCs w:val="28"/>
              </w:rPr>
              <w:t xml:space="preserve"> № </w:t>
            </w:r>
            <w:r>
              <w:rPr>
                <w:rFonts w:cs="Times New Roman"/>
                <w:szCs w:val="28"/>
              </w:rPr>
              <w:t>195</w:t>
            </w:r>
            <w:r w:rsidRPr="00EF4D0A">
              <w:rPr>
                <w:rFonts w:cs="Times New Roman"/>
                <w:szCs w:val="28"/>
              </w:rPr>
              <w:t>-п</w:t>
            </w:r>
          </w:p>
          <w:p w:rsidR="00FD7515" w:rsidRPr="00EF4D0A" w:rsidRDefault="00FD7515" w:rsidP="00FD7515">
            <w:pPr>
              <w:ind w:right="5101" w:firstLine="0"/>
              <w:jc w:val="both"/>
              <w:rPr>
                <w:rFonts w:cs="Times New Roman"/>
                <w:szCs w:val="28"/>
              </w:rPr>
            </w:pPr>
            <w:r w:rsidRPr="00EF4D0A">
              <w:rPr>
                <w:rFonts w:cs="Times New Roman"/>
                <w:szCs w:val="28"/>
              </w:rPr>
              <w:t>г. Ярославль</w:t>
            </w:r>
          </w:p>
          <w:p w:rsidR="001B6AAD" w:rsidRPr="006A65CC" w:rsidRDefault="001B6AAD" w:rsidP="00B22BDE">
            <w:pPr>
              <w:rPr>
                <w:rFonts w:cs="Times New Roman"/>
                <w:szCs w:val="28"/>
              </w:rPr>
            </w:pPr>
          </w:p>
        </w:tc>
      </w:tr>
    </w:tbl>
    <w:p w:rsidR="001B6AAD" w:rsidRPr="00FD7515" w:rsidRDefault="001B6AAD" w:rsidP="001B6AAD">
      <w:pPr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  <w:bookmarkStart w:id="0" w:name="_GoBack"/>
      <w:bookmarkEnd w:id="0"/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1B6AAD" w:rsidRDefault="00260038" w:rsidP="00DF6EDF">
      <w:pPr>
        <w:ind w:right="5527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 w:rsidR="00EB71BC">
        <w:rPr>
          <w:rFonts w:cs="Times New Roman"/>
          <w:szCs w:val="28"/>
        </w:rPr>
        <w:t>О проведении в 2020 году конкурса  проектов «Бюджет для граждан»</w:t>
      </w:r>
      <w:r>
        <w:rPr>
          <w:rFonts w:cs="Times New Roman"/>
          <w:szCs w:val="28"/>
        </w:rPr>
        <w:fldChar w:fldCharType="end"/>
      </w:r>
      <w:r>
        <w:rPr>
          <w:rFonts w:cs="Times New Roman"/>
          <w:szCs w:val="28"/>
        </w:rPr>
        <w:t xml:space="preserve"> </w:t>
      </w:r>
    </w:p>
    <w:p w:rsidR="001B6AAD" w:rsidRDefault="001B6AAD" w:rsidP="001B6AAD">
      <w:pPr>
        <w:ind w:right="-2"/>
        <w:jc w:val="both"/>
        <w:rPr>
          <w:rFonts w:cs="Times New Roman"/>
          <w:szCs w:val="28"/>
        </w:rPr>
      </w:pPr>
    </w:p>
    <w:p w:rsidR="00EB71BC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В целях совершенствования обеспечения доступности для граждан информации об управлении общественными финансами, а также повышения интереса граждан к вопросам бюджетной тематики</w:t>
      </w:r>
      <w:r>
        <w:rPr>
          <w:rFonts w:cs="Times New Roman"/>
          <w:szCs w:val="28"/>
        </w:rPr>
        <w:t xml:space="preserve"> </w:t>
      </w:r>
    </w:p>
    <w:p w:rsidR="00EB71BC" w:rsidRPr="00A61019" w:rsidRDefault="00EB71BC" w:rsidP="00EB71BC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1. Провести в 20</w:t>
      </w:r>
      <w:r>
        <w:rPr>
          <w:rFonts w:cs="Times New Roman"/>
          <w:szCs w:val="28"/>
        </w:rPr>
        <w:t>20</w:t>
      </w:r>
      <w:r w:rsidRPr="00DC333B">
        <w:rPr>
          <w:rFonts w:cs="Times New Roman"/>
          <w:szCs w:val="28"/>
        </w:rPr>
        <w:t xml:space="preserve"> году конкурс проектов «Бюджет для граждан» (далее – конкурс). 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Pr="00DC333B">
        <w:rPr>
          <w:rFonts w:cs="Times New Roman"/>
          <w:szCs w:val="28"/>
        </w:rPr>
        <w:t>. Утвердить прилагаемые: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П</w:t>
      </w:r>
      <w:r w:rsidRPr="00DC333B">
        <w:rPr>
          <w:rFonts w:cs="Times New Roman"/>
          <w:szCs w:val="28"/>
        </w:rPr>
        <w:t>оложение о конкурсе;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заявки на участие в конкурсе (для физических лиц);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заявки на участие в конкурсе (для юридических лиц);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журнала регистрации заявок на участие в конкурсе;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 xml:space="preserve">- </w:t>
      </w:r>
      <w:r w:rsidR="00AE5206">
        <w:rPr>
          <w:rFonts w:cs="Times New Roman"/>
          <w:szCs w:val="28"/>
        </w:rPr>
        <w:t>с</w:t>
      </w:r>
      <w:r w:rsidRPr="00DC333B">
        <w:rPr>
          <w:rFonts w:cs="Times New Roman"/>
          <w:szCs w:val="28"/>
        </w:rPr>
        <w:t>одержание проектов по номинациям конкурса;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М</w:t>
      </w:r>
      <w:r w:rsidRPr="00DC333B">
        <w:rPr>
          <w:rFonts w:cs="Times New Roman"/>
          <w:szCs w:val="28"/>
        </w:rPr>
        <w:t xml:space="preserve">етодику оценки проектов, представленных </w:t>
      </w:r>
      <w:r>
        <w:rPr>
          <w:rFonts w:cs="Times New Roman"/>
          <w:szCs w:val="28"/>
        </w:rPr>
        <w:t>на</w:t>
      </w:r>
      <w:r w:rsidRPr="00DC333B">
        <w:rPr>
          <w:rFonts w:cs="Times New Roman"/>
          <w:szCs w:val="28"/>
        </w:rPr>
        <w:t xml:space="preserve"> конкурс;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оценочного листа участника конкурса;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сводной оценки проектов участников конкурса;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согласия на обработку и передачу персональных данных.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DC333B">
        <w:rPr>
          <w:rFonts w:cs="Times New Roman"/>
          <w:szCs w:val="28"/>
        </w:rPr>
        <w:t xml:space="preserve">. Департаменту финансов Ярославской области осуществить проведение конкурса. </w:t>
      </w:r>
    </w:p>
    <w:p w:rsidR="00EB71BC" w:rsidRDefault="00EB71BC" w:rsidP="00EB71BC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DC333B">
        <w:rPr>
          <w:rFonts w:cs="Times New Roman"/>
          <w:szCs w:val="28"/>
        </w:rPr>
        <w:t>. Управлению массовых коммуникаций Правительства области обеспечить размещение информации о проведении конкурса и его итогах в</w:t>
      </w:r>
      <w:r w:rsidR="00AE5206">
        <w:rPr>
          <w:rFonts w:cs="Times New Roman"/>
          <w:szCs w:val="28"/>
        </w:rPr>
        <w:t> </w:t>
      </w:r>
      <w:r w:rsidRPr="00DC333B">
        <w:rPr>
          <w:rFonts w:cs="Times New Roman"/>
          <w:szCs w:val="28"/>
        </w:rPr>
        <w:t>средствах массовой информации.</w:t>
      </w:r>
    </w:p>
    <w:p w:rsidR="00EB71BC" w:rsidRPr="00DC333B" w:rsidRDefault="00EB71BC" w:rsidP="00EB71BC">
      <w:pPr>
        <w:jc w:val="both"/>
        <w:rPr>
          <w:rFonts w:cs="Times New Roman"/>
          <w:szCs w:val="28"/>
        </w:rPr>
      </w:pPr>
      <w:r w:rsidRPr="00253BB6">
        <w:rPr>
          <w:rFonts w:cs="Times New Roman"/>
          <w:szCs w:val="28"/>
        </w:rPr>
        <w:t xml:space="preserve">5. </w:t>
      </w:r>
      <w:proofErr w:type="gramStart"/>
      <w:r w:rsidRPr="00253BB6">
        <w:rPr>
          <w:rFonts w:cs="Times New Roman"/>
          <w:szCs w:val="28"/>
        </w:rPr>
        <w:t>Контроль за</w:t>
      </w:r>
      <w:proofErr w:type="gramEnd"/>
      <w:r w:rsidRPr="00253BB6">
        <w:rPr>
          <w:rFonts w:cs="Times New Roman"/>
          <w:szCs w:val="28"/>
        </w:rPr>
        <w:t xml:space="preserve"> исполнением постановления возложить на </w:t>
      </w:r>
      <w:r>
        <w:rPr>
          <w:rFonts w:cs="Times New Roman"/>
          <w:szCs w:val="28"/>
        </w:rPr>
        <w:t>з</w:t>
      </w:r>
      <w:r w:rsidRPr="00253BB6">
        <w:rPr>
          <w:rFonts w:cs="Times New Roman"/>
          <w:szCs w:val="28"/>
        </w:rPr>
        <w:t>аместител</w:t>
      </w:r>
      <w:r>
        <w:rPr>
          <w:rFonts w:cs="Times New Roman"/>
          <w:szCs w:val="28"/>
        </w:rPr>
        <w:t>я</w:t>
      </w:r>
      <w:r w:rsidRPr="00253BB6">
        <w:rPr>
          <w:rFonts w:cs="Times New Roman"/>
          <w:szCs w:val="28"/>
        </w:rPr>
        <w:t xml:space="preserve"> Губернатора области</w:t>
      </w:r>
      <w:r w:rsidR="00AE5206">
        <w:rPr>
          <w:rFonts w:cs="Times New Roman"/>
          <w:szCs w:val="28"/>
        </w:rPr>
        <w:t>, курирующего вопросы</w:t>
      </w:r>
      <w:r w:rsidRPr="00253BB6">
        <w:rPr>
          <w:rFonts w:cs="Times New Roman"/>
          <w:szCs w:val="28"/>
        </w:rPr>
        <w:t xml:space="preserve"> </w:t>
      </w:r>
      <w:r w:rsidR="00AE5206">
        <w:rPr>
          <w:rFonts w:cs="Times New Roman"/>
          <w:szCs w:val="28"/>
        </w:rPr>
        <w:t>организации деятельности</w:t>
      </w:r>
      <w:r w:rsidRPr="00253BB6">
        <w:rPr>
          <w:rFonts w:cs="Times New Roman"/>
          <w:szCs w:val="28"/>
        </w:rPr>
        <w:t xml:space="preserve"> администрации Губернатора области.</w:t>
      </w:r>
    </w:p>
    <w:p w:rsidR="00BB38FE" w:rsidRDefault="00EB71BC" w:rsidP="00EB71BC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6. Постановление вступает в силу с момента подписания.</w:t>
      </w:r>
    </w:p>
    <w:p w:rsidR="00BB38FE" w:rsidRPr="00DF6EDF" w:rsidRDefault="00BB38FE" w:rsidP="00BB38FE">
      <w:pPr>
        <w:jc w:val="both"/>
        <w:rPr>
          <w:rFonts w:cs="Times New Roman"/>
          <w:szCs w:val="20"/>
        </w:rPr>
      </w:pPr>
    </w:p>
    <w:p w:rsidR="00BB38FE" w:rsidRPr="00DF6EDF" w:rsidRDefault="00BB38FE" w:rsidP="00BB38FE">
      <w:pPr>
        <w:jc w:val="both"/>
        <w:rPr>
          <w:rFonts w:cs="Times New Roman"/>
          <w:szCs w:val="20"/>
        </w:rPr>
      </w:pPr>
    </w:p>
    <w:tbl>
      <w:tblPr>
        <w:tblW w:w="0" w:type="auto"/>
        <w:tblInd w:w="1" w:type="dxa"/>
        <w:tblLook w:val="0000" w:firstRow="0" w:lastRow="0" w:firstColumn="0" w:lastColumn="0" w:noHBand="0" w:noVBand="0"/>
      </w:tblPr>
      <w:tblGrid>
        <w:gridCol w:w="4654"/>
        <w:gridCol w:w="4792"/>
      </w:tblGrid>
      <w:tr w:rsidR="00B41FCA" w:rsidTr="00B41FCA">
        <w:tc>
          <w:tcPr>
            <w:tcW w:w="4654" w:type="dxa"/>
          </w:tcPr>
          <w:p w:rsidR="00B41FCA" w:rsidRPr="00F82D65" w:rsidRDefault="00B41FCA" w:rsidP="00B41FCA">
            <w:pPr>
              <w:tabs>
                <w:tab w:val="right" w:pos="8931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Председатель</w:t>
            </w:r>
          </w:p>
          <w:p w:rsidR="00B41FCA" w:rsidRDefault="00B41FCA" w:rsidP="00B41FCA">
            <w:pPr>
              <w:tabs>
                <w:tab w:val="right" w:pos="8931"/>
              </w:tabs>
              <w:ind w:firstLine="0"/>
              <w:rPr>
                <w:rFonts w:cs="Times New Roman"/>
                <w:szCs w:val="28"/>
              </w:rPr>
            </w:pPr>
            <w:r w:rsidRPr="00470773">
              <w:rPr>
                <w:rFonts w:cs="Times New Roman"/>
                <w:szCs w:val="28"/>
              </w:rPr>
              <w:t>Правительства области</w:t>
            </w:r>
          </w:p>
        </w:tc>
        <w:tc>
          <w:tcPr>
            <w:tcW w:w="4792" w:type="dxa"/>
            <w:vAlign w:val="bottom"/>
          </w:tcPr>
          <w:p w:rsidR="00B41FCA" w:rsidRDefault="00B41FCA" w:rsidP="00B41FCA">
            <w:pPr>
              <w:tabs>
                <w:tab w:val="right" w:pos="8931"/>
              </w:tabs>
              <w:ind w:left="2372" w:firstLine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Д.А. Степаненко</w:t>
            </w:r>
          </w:p>
        </w:tc>
      </w:tr>
    </w:tbl>
    <w:p w:rsidR="00E1407E" w:rsidRDefault="00E1407E" w:rsidP="00EB71BC">
      <w:pPr>
        <w:ind w:firstLine="0"/>
        <w:jc w:val="both"/>
        <w:rPr>
          <w:ins w:id="1" w:author="Иванова Наталия Станиславовна" w:date="2020-03-11T10:05:00Z"/>
          <w:sz w:val="2"/>
          <w:szCs w:val="2"/>
        </w:rPr>
      </w:pPr>
    </w:p>
    <w:p w:rsidR="00D952CF" w:rsidRDefault="00D952CF" w:rsidP="00EB71BC">
      <w:pPr>
        <w:ind w:firstLine="0"/>
        <w:jc w:val="both"/>
        <w:rPr>
          <w:ins w:id="2" w:author="Иванова Наталия Станиславовна" w:date="2020-03-11T10:05:00Z"/>
          <w:sz w:val="2"/>
          <w:szCs w:val="2"/>
        </w:rPr>
      </w:pPr>
    </w:p>
    <w:p w:rsidR="00D952CF" w:rsidRDefault="00D952CF" w:rsidP="00EB71BC">
      <w:pPr>
        <w:ind w:firstLine="0"/>
        <w:jc w:val="both"/>
        <w:rPr>
          <w:ins w:id="3" w:author="Иванова Наталия Станиславовна" w:date="2020-03-11T10:05:00Z"/>
          <w:sz w:val="2"/>
          <w:szCs w:val="2"/>
        </w:rPr>
      </w:pPr>
    </w:p>
    <w:p w:rsidR="00D952CF" w:rsidRPr="00101135" w:rsidRDefault="00D952CF" w:rsidP="00101135">
      <w:pPr>
        <w:ind w:firstLine="0"/>
        <w:jc w:val="both"/>
        <w:rPr>
          <w:b/>
          <w:sz w:val="2"/>
          <w:szCs w:val="2"/>
        </w:rPr>
      </w:pPr>
    </w:p>
    <w:sectPr w:rsidR="00D952CF" w:rsidRPr="00101135" w:rsidSect="00EF10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10C" w:rsidRDefault="00E6710C" w:rsidP="00CF5840">
      <w:r>
        <w:separator/>
      </w:r>
    </w:p>
  </w:endnote>
  <w:endnote w:type="continuationSeparator" w:id="0">
    <w:p w:rsidR="00E6710C" w:rsidRDefault="00E6710C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10C" w:rsidRDefault="00E6710C" w:rsidP="00CF5840">
      <w:r>
        <w:separator/>
      </w:r>
    </w:p>
  </w:footnote>
  <w:footnote w:type="continuationSeparator" w:id="0">
    <w:p w:rsidR="00E6710C" w:rsidRDefault="00E6710C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EB71BC" w:rsidRDefault="00101135" w:rsidP="00EB71BC">
    <w:pPr>
      <w:pStyle w:val="a4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11547"/>
    <w:rsid w:val="00101135"/>
    <w:rsid w:val="001315F3"/>
    <w:rsid w:val="001347C5"/>
    <w:rsid w:val="001707B3"/>
    <w:rsid w:val="0019369F"/>
    <w:rsid w:val="001B6AAD"/>
    <w:rsid w:val="001C78DA"/>
    <w:rsid w:val="001E7AC0"/>
    <w:rsid w:val="002306C4"/>
    <w:rsid w:val="00260038"/>
    <w:rsid w:val="002F30DD"/>
    <w:rsid w:val="002F6DDE"/>
    <w:rsid w:val="003246AA"/>
    <w:rsid w:val="003656CE"/>
    <w:rsid w:val="00381164"/>
    <w:rsid w:val="003943C9"/>
    <w:rsid w:val="003A2DCC"/>
    <w:rsid w:val="003D1E8D"/>
    <w:rsid w:val="003F43C8"/>
    <w:rsid w:val="003F65E2"/>
    <w:rsid w:val="0040656C"/>
    <w:rsid w:val="00470773"/>
    <w:rsid w:val="00487DAB"/>
    <w:rsid w:val="00547508"/>
    <w:rsid w:val="00570FBB"/>
    <w:rsid w:val="005862FB"/>
    <w:rsid w:val="005D0750"/>
    <w:rsid w:val="005D4AE9"/>
    <w:rsid w:val="005F2543"/>
    <w:rsid w:val="00604698"/>
    <w:rsid w:val="006157BF"/>
    <w:rsid w:val="00631ABE"/>
    <w:rsid w:val="00681496"/>
    <w:rsid w:val="007341B3"/>
    <w:rsid w:val="00737E26"/>
    <w:rsid w:val="00796C37"/>
    <w:rsid w:val="00810833"/>
    <w:rsid w:val="008C1CB8"/>
    <w:rsid w:val="008C5C70"/>
    <w:rsid w:val="00A477F4"/>
    <w:rsid w:val="00A83D83"/>
    <w:rsid w:val="00AE5206"/>
    <w:rsid w:val="00B41FCA"/>
    <w:rsid w:val="00B55589"/>
    <w:rsid w:val="00B90652"/>
    <w:rsid w:val="00BB1812"/>
    <w:rsid w:val="00BB38FE"/>
    <w:rsid w:val="00BD3826"/>
    <w:rsid w:val="00BE7C98"/>
    <w:rsid w:val="00C208D9"/>
    <w:rsid w:val="00C4062D"/>
    <w:rsid w:val="00C927B6"/>
    <w:rsid w:val="00CF5840"/>
    <w:rsid w:val="00D00EFB"/>
    <w:rsid w:val="00D06430"/>
    <w:rsid w:val="00D438D5"/>
    <w:rsid w:val="00D93F0C"/>
    <w:rsid w:val="00D952CF"/>
    <w:rsid w:val="00DF6EDF"/>
    <w:rsid w:val="00E1407E"/>
    <w:rsid w:val="00E6710C"/>
    <w:rsid w:val="00E70F26"/>
    <w:rsid w:val="00E85C61"/>
    <w:rsid w:val="00EB71BC"/>
    <w:rsid w:val="00EF10A2"/>
    <w:rsid w:val="00F24227"/>
    <w:rsid w:val="00F82D65"/>
    <w:rsid w:val="00FC6ECA"/>
    <w:rsid w:val="00FD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5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520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52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52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FDCC2EB4-DADA-4C01-817F-EB266E22F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b468e2e6-0af2-49b6-8148-798aa515d8d2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Иванова Наталия Станиславовна</cp:lastModifiedBy>
  <cp:revision>4</cp:revision>
  <cp:lastPrinted>2011-05-24T11:15:00Z</cp:lastPrinted>
  <dcterms:created xsi:type="dcterms:W3CDTF">2020-03-11T07:05:00Z</dcterms:created>
  <dcterms:modified xsi:type="dcterms:W3CDTF">2020-03-11T07:27:00Z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проведении в 2020 году конкурса  проектов «Бюджет для граждан»</vt:lpwstr>
  </property>
  <property fmtid="{D5CDD505-2E9C-101B-9397-08002B2CF9AE}" pid="6" name="INSTALL_ID">
    <vt:lpwstr>34115</vt:lpwstr>
  </property>
</Properties>
</file>